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BA5D4A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BA5D4A">
              <w:rPr>
                <w:rFonts w:ascii="Arial" w:hAnsi="Arial" w:cs="Arial"/>
                <w:b/>
                <w:bCs/>
                <w:sz w:val="19"/>
                <w:szCs w:val="19"/>
              </w:rPr>
              <w:t>6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BA5D4A">
              <w:rPr>
                <w:rFonts w:ascii="Arial" w:hAnsi="Arial" w:cs="Arial"/>
                <w:b/>
                <w:bCs/>
                <w:sz w:val="19"/>
                <w:szCs w:val="19"/>
              </w:rPr>
              <w:t>Predprojektová príprava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16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601"/>
      </w:tblGrid>
      <w:tr w:rsidR="00E83D82" w:rsidRPr="00C05D70" w:rsidTr="00BA5D4A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60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AE6EF6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625E77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60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A5D4A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A5D4A" w:rsidRDefault="00BA5D4A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A5D4A" w:rsidRDefault="00BA5D4A" w:rsidP="00BA5D4A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A5D4A" w:rsidRPr="00016B9C" w:rsidRDefault="00BA5D4A" w:rsidP="00BA5D4A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A" w:rsidRDefault="00625E77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931088049"/>
                <w:placeholder>
                  <w:docPart w:val="49D145D17EBF49A390ACA10F9833675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A5D4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601" w:type="dxa"/>
            <w:shd w:val="clear" w:color="auto" w:fill="auto"/>
            <w:vAlign w:val="center"/>
          </w:tcPr>
          <w:p w:rsidR="00BA5D4A" w:rsidRPr="00C05D70" w:rsidRDefault="00BA5D4A" w:rsidP="00BA5D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A5D4A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A5D4A" w:rsidRDefault="00BA5D4A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A5D4A" w:rsidRPr="005D230B" w:rsidRDefault="00BA5D4A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A5D4A" w:rsidRPr="007D4DD4" w:rsidRDefault="00BA5D4A" w:rsidP="00BA5D4A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672B431B640F444887F54407C09C26F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A5D4A" w:rsidRDefault="00BA5D4A" w:rsidP="00BA5D4A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601" w:type="dxa"/>
            <w:shd w:val="clear" w:color="auto" w:fill="auto"/>
            <w:vAlign w:val="center"/>
          </w:tcPr>
          <w:p w:rsidR="00BA5D4A" w:rsidRPr="00C05D70" w:rsidRDefault="00BA5D4A" w:rsidP="00BA5D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A5D4A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A5D4A" w:rsidRDefault="00BA5D4A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A5D4A" w:rsidRPr="005D230B" w:rsidRDefault="00BA5D4A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A5D4A" w:rsidRPr="007D4DD4" w:rsidRDefault="00BA5D4A" w:rsidP="00BA5D4A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951BC47B03DC47CA82A2B1AC608E08B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A5D4A" w:rsidRDefault="00BA5D4A" w:rsidP="00BA5D4A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601" w:type="dxa"/>
            <w:shd w:val="clear" w:color="auto" w:fill="auto"/>
            <w:vAlign w:val="center"/>
          </w:tcPr>
          <w:p w:rsidR="00BA5D4A" w:rsidRPr="00C05D70" w:rsidRDefault="00BA5D4A" w:rsidP="00BA5D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p w:rsidR="00BA5D4A" w:rsidRDefault="00BA5D4A" w:rsidP="00B90F9C">
      <w:pPr>
        <w:spacing w:after="0"/>
      </w:pPr>
    </w:p>
    <w:tbl>
      <w:tblPr>
        <w:tblStyle w:val="Mriekatabuky"/>
        <w:tblW w:w="1516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333"/>
      </w:tblGrid>
      <w:tr w:rsidR="0041095F" w:rsidRPr="00C05D70" w:rsidTr="00BA5D4A">
        <w:trPr>
          <w:trHeight w:val="761"/>
        </w:trPr>
        <w:tc>
          <w:tcPr>
            <w:tcW w:w="15163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A5D4A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333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A5D4A">
        <w:tc>
          <w:tcPr>
            <w:tcW w:w="15163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A5D4A">
        <w:tc>
          <w:tcPr>
            <w:tcW w:w="15163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A5D4A">
        <w:trPr>
          <w:trHeight w:val="1701"/>
        </w:trPr>
        <w:tc>
          <w:tcPr>
            <w:tcW w:w="15163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12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BA5D4A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BA5D4A" w:rsidRPr="00C05D70" w:rsidRDefault="00BA5D4A" w:rsidP="00BA5D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BA5D4A" w:rsidRPr="00541125" w:rsidRDefault="00BA5D4A" w:rsidP="00BA5D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BA5D4A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BA5D4A" w:rsidRPr="00C05D70" w:rsidRDefault="00BA5D4A" w:rsidP="00BA5D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BA5D4A" w:rsidRPr="00E52A48" w:rsidRDefault="00BA5D4A" w:rsidP="00BA5D4A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7.6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  <w:t>Predprojektová príprava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625E7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9A99E7C72D7D4EB98FFA0DCE2BCBFFB2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625E7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27246C1A923B46CD9E073AEF4BB2FB4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509F378256041B4990177531F6639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5D333C206322404ABD845C10304D701F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FE4F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FE4F55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B444785E819436A92A0BFB38F7D89D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FE4F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FE4F55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B83F9101C2414040B981761A4F4B4E2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354F11" w:rsidRPr="004D7ADC" w:rsidTr="00306F3F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354F11" w:rsidRPr="004D7ADC" w:rsidTr="00306F3F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306F3F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306F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306F3F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3A7447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9</w:t>
            </w:r>
          </w:p>
        </w:tc>
      </w:tr>
      <w:tr w:rsidR="003A7447" w:rsidRPr="004D7ADC" w:rsidTr="003A7447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0D2ACA" w:rsidRDefault="003A7447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A7447" w:rsidRPr="004D7ADC" w:rsidTr="003A7447">
        <w:trPr>
          <w:trHeight w:val="225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A7447" w:rsidRPr="000D092C" w:rsidRDefault="003A7447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A7447" w:rsidRPr="004D7ADC" w:rsidTr="003A7447">
        <w:trPr>
          <w:trHeight w:val="165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0D092C" w:rsidRDefault="003A7447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3A7447" w:rsidRPr="004D7ADC" w:rsidTr="003A7447">
        <w:trPr>
          <w:trHeight w:val="50"/>
        </w:trPr>
        <w:tc>
          <w:tcPr>
            <w:tcW w:w="801" w:type="pct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F42723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A7447" w:rsidRPr="004D7ADC" w:rsidTr="003A7447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F42723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A7447" w:rsidRPr="004D7ADC" w:rsidTr="003A7447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A7447" w:rsidRPr="004D7ADC" w:rsidTr="003A7447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A7447" w:rsidRPr="004D7ADC" w:rsidTr="003A7447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354F11" w:rsidRPr="004D7ADC" w:rsidTr="00306F3F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23</w:t>
            </w:r>
          </w:p>
        </w:tc>
      </w:tr>
    </w:tbl>
    <w:p w:rsidR="00C414AA" w:rsidRDefault="00C414AA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306F3F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BA5D4A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23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F64A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13295B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E83D82" w:rsidRPr="00C05D70" w:rsidRDefault="00E83D82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F61BD6">
              <w:rPr>
                <w:rStyle w:val="Odkaznapoznmkupodiarou"/>
              </w:rPr>
              <w:t xml:space="preserve"> </w:t>
            </w:r>
            <w:r w:rsidR="00F61BD6">
              <w:rPr>
                <w:rStyle w:val="Odkaznapoznmkupodiarou"/>
              </w:rPr>
              <w:footnoteReference w:id="28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76103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42" w:rsidRDefault="0094334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943342">
      <w:rPr>
        <w:rFonts w:ascii="Arial" w:hAnsi="Arial" w:cs="Arial"/>
        <w:sz w:val="16"/>
        <w:szCs w:val="16"/>
      </w:rPr>
      <w:t>12.</w:t>
    </w:r>
    <w:del w:id="0" w:author="OM1" w:date="2022-05-25T09:41:00Z">
      <w:r w:rsidR="00943342" w:rsidDel="00625E77">
        <w:rPr>
          <w:rFonts w:ascii="Arial" w:hAnsi="Arial" w:cs="Arial"/>
          <w:sz w:val="16"/>
          <w:szCs w:val="16"/>
        </w:rPr>
        <w:delText>0</w:delText>
      </w:r>
    </w:del>
    <w:ins w:id="1" w:author="OM1" w:date="2022-05-25T09:41:00Z">
      <w:r w:rsidR="00625E77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625E77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560" w:rsidRPr="00C51560" w:rsidRDefault="00D539CF">
    <w:pPr>
      <w:pStyle w:val="Pt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943342">
      <w:rPr>
        <w:rFonts w:ascii="Arial" w:hAnsi="Arial" w:cs="Arial"/>
        <w:sz w:val="16"/>
        <w:szCs w:val="16"/>
      </w:rPr>
      <w:t>12.</w:t>
    </w:r>
    <w:del w:id="3" w:author="OM1" w:date="2022-05-25T09:41:00Z">
      <w:r w:rsidR="00943342" w:rsidDel="00625E77">
        <w:rPr>
          <w:rFonts w:ascii="Arial" w:hAnsi="Arial" w:cs="Arial"/>
          <w:sz w:val="16"/>
          <w:szCs w:val="16"/>
        </w:rPr>
        <w:delText>0</w:delText>
      </w:r>
    </w:del>
    <w:ins w:id="4" w:author="OM1" w:date="2022-05-25T09:41:00Z">
      <w:r w:rsidR="00625E77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BA5D4A" w:rsidRDefault="00BA5D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</w:t>
      </w:r>
      <w:proofErr w:type="spellStart"/>
      <w:r>
        <w:rPr>
          <w:rFonts w:ascii="Arial" w:hAnsi="Arial" w:cs="Arial"/>
          <w:sz w:val="16"/>
          <w:szCs w:val="16"/>
        </w:rPr>
        <w:t>benchmarku</w:t>
      </w:r>
      <w:proofErr w:type="spellEnd"/>
      <w:r>
        <w:rPr>
          <w:rFonts w:ascii="Arial" w:hAnsi="Arial" w:cs="Arial"/>
          <w:sz w:val="16"/>
          <w:szCs w:val="16"/>
        </w:rPr>
        <w:t xml:space="preserve">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</w:t>
      </w:r>
      <w:proofErr w:type="spellStart"/>
      <w:r w:rsidRPr="00A4478D">
        <w:rPr>
          <w:rFonts w:ascii="Arial" w:hAnsi="Arial" w:cs="Arial"/>
          <w:sz w:val="16"/>
          <w:szCs w:val="16"/>
        </w:rPr>
        <w:t>benchmarkov</w:t>
      </w:r>
      <w:proofErr w:type="spellEnd"/>
      <w:r w:rsidRPr="00A4478D">
        <w:rPr>
          <w:rFonts w:ascii="Arial" w:hAnsi="Arial" w:cs="Arial"/>
          <w:sz w:val="16"/>
          <w:szCs w:val="16"/>
        </w:rPr>
        <w:t xml:space="preserve">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5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2.4.3.2, ods. 1 Systému riadenia EŠIF.</w:t>
      </w:r>
    </w:p>
  </w:footnote>
  <w:footnote w:id="21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76103"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306F3F">
        <w:rPr>
          <w:rFonts w:ascii="Arial" w:hAnsi="Arial" w:cs="Arial"/>
          <w:sz w:val="16"/>
          <w:szCs w:val="16"/>
        </w:rPr>
        <w:t>1</w:t>
      </w:r>
      <w:r w:rsidR="00BA5D4A">
        <w:rPr>
          <w:rFonts w:ascii="Arial" w:hAnsi="Arial" w:cs="Arial"/>
          <w:sz w:val="16"/>
          <w:szCs w:val="16"/>
        </w:rPr>
        <w:t>4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 w:rsidR="001F64A4" w:rsidRPr="001F64A4">
        <w:rPr>
          <w:rFonts w:ascii="Arial" w:hAnsi="Arial" w:cs="Arial"/>
          <w:sz w:val="16"/>
          <w:szCs w:val="16"/>
        </w:rPr>
        <w:t xml:space="preserve"> </w:t>
      </w:r>
      <w:r w:rsidR="001F64A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F61BD6" w:rsidRDefault="00F61BD6" w:rsidP="00F61BD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42" w:rsidRDefault="0094334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42" w:rsidRDefault="0094334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035CB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6746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A7447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570A4"/>
    <w:rsid w:val="004669CF"/>
    <w:rsid w:val="004748A9"/>
    <w:rsid w:val="004841E3"/>
    <w:rsid w:val="004B0BB8"/>
    <w:rsid w:val="004C16E7"/>
    <w:rsid w:val="004C35EA"/>
    <w:rsid w:val="004D176E"/>
    <w:rsid w:val="004E04A1"/>
    <w:rsid w:val="004F3A60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07C5B"/>
    <w:rsid w:val="00625E77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3342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5D4A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1560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5AF6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65F0A7A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A99E7C72D7D4EB98FFA0DCE2BCBFF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942D6-C972-4712-B4C8-AFDC146D8FCA}"/>
      </w:docPartPr>
      <w:docPartBody>
        <w:p w:rsidR="00C338EA" w:rsidRDefault="00C338EA" w:rsidP="00C338EA">
          <w:pPr>
            <w:pStyle w:val="9A99E7C72D7D4EB98FFA0DCE2BCBFFB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246C1A923B46CD9E073AEF4BB2F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1E93D-6361-44DF-9FA6-338BA4FCDE62}"/>
      </w:docPartPr>
      <w:docPartBody>
        <w:p w:rsidR="00C338EA" w:rsidRDefault="00C338EA" w:rsidP="00C338EA">
          <w:pPr>
            <w:pStyle w:val="27246C1A923B46CD9E073AEF4BB2FB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09F378256041B4990177531F6639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804D3-E582-4B9A-BB74-AE0488E3D0D1}"/>
      </w:docPartPr>
      <w:docPartBody>
        <w:p w:rsidR="00C338EA" w:rsidRDefault="00C338EA" w:rsidP="00C338EA">
          <w:pPr>
            <w:pStyle w:val="6509F378256041B4990177531F6639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D333C206322404ABD845C10304D70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B4F0E9-A923-41BF-8910-14FB5290EE08}"/>
      </w:docPartPr>
      <w:docPartBody>
        <w:p w:rsidR="00C338EA" w:rsidRDefault="00C338EA" w:rsidP="00C338EA">
          <w:pPr>
            <w:pStyle w:val="5D333C206322404ABD845C10304D701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444785E819436A92A0BFB38F7D8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9FB4D3-83DA-492D-AEA9-ED6A5300E41A}"/>
      </w:docPartPr>
      <w:docPartBody>
        <w:p w:rsidR="00C338EA" w:rsidRDefault="00C338EA" w:rsidP="00C338EA">
          <w:pPr>
            <w:pStyle w:val="0B444785E819436A92A0BFB38F7D89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83F9101C2414040B981761A4F4B4E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A6F147-22F2-4EB8-9D15-49890B2489AE}"/>
      </w:docPartPr>
      <w:docPartBody>
        <w:p w:rsidR="00C338EA" w:rsidRDefault="00C338EA" w:rsidP="00C338EA">
          <w:pPr>
            <w:pStyle w:val="B83F9101C2414040B981761A4F4B4E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72B431B640F444887F54407C09C26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FD43B-6183-4527-8CEB-759F2B9694D8}"/>
      </w:docPartPr>
      <w:docPartBody>
        <w:p w:rsidR="00AF55A9" w:rsidRDefault="009E47A2" w:rsidP="009E47A2">
          <w:pPr>
            <w:pStyle w:val="672B431B640F444887F54407C09C26F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1BC47B03DC47CA82A2B1AC608E08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B6173C-1A1A-49CE-AC08-EB279D7779E7}"/>
      </w:docPartPr>
      <w:docPartBody>
        <w:p w:rsidR="00AF55A9" w:rsidRDefault="009E47A2" w:rsidP="009E47A2">
          <w:pPr>
            <w:pStyle w:val="951BC47B03DC47CA82A2B1AC608E08B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D145D17EBF49A390ACA10F983367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8B8644-793C-490D-B88C-D63D2C7CC3BB}"/>
      </w:docPartPr>
      <w:docPartBody>
        <w:p w:rsidR="00AF55A9" w:rsidRDefault="009E47A2" w:rsidP="009E47A2">
          <w:pPr>
            <w:pStyle w:val="49D145D17EBF49A390ACA10F983367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9E47A2"/>
    <w:rsid w:val="00A623AF"/>
    <w:rsid w:val="00A85B5A"/>
    <w:rsid w:val="00AF55A9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E47A2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672B431B640F444887F54407C09C26FE">
    <w:name w:val="672B431B640F444887F54407C09C26FE"/>
    <w:rsid w:val="009E47A2"/>
    <w:pPr>
      <w:spacing w:after="160" w:line="259" w:lineRule="auto"/>
    </w:pPr>
  </w:style>
  <w:style w:type="paragraph" w:customStyle="1" w:styleId="951BC47B03DC47CA82A2B1AC608E08B1">
    <w:name w:val="951BC47B03DC47CA82A2B1AC608E08B1"/>
    <w:rsid w:val="009E47A2"/>
    <w:pPr>
      <w:spacing w:after="160" w:line="259" w:lineRule="auto"/>
    </w:pPr>
  </w:style>
  <w:style w:type="paragraph" w:customStyle="1" w:styleId="49D145D17EBF49A390ACA10F9833675E">
    <w:name w:val="49D145D17EBF49A390ACA10F9833675E"/>
    <w:rsid w:val="009E47A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D09F1-CF2E-431B-B4DF-2D63D145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728</Words>
  <Characters>4155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4874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12</cp:revision>
  <cp:lastPrinted>2021-06-15T08:43:00Z</cp:lastPrinted>
  <dcterms:created xsi:type="dcterms:W3CDTF">2021-06-15T09:03:00Z</dcterms:created>
  <dcterms:modified xsi:type="dcterms:W3CDTF">2022-05-25T07:41:00Z</dcterms:modified>
</cp:coreProperties>
</file>